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CA896" w14:textId="73CA7B08" w:rsidR="006137E3" w:rsidRPr="006D0103" w:rsidRDefault="007B705D" w:rsidP="006137E3">
      <w:pPr>
        <w:tabs>
          <w:tab w:val="left" w:pos="8931"/>
        </w:tabs>
        <w:ind w:right="707"/>
        <w:jc w:val="center"/>
        <w:rPr>
          <w:rFonts w:cstheme="minorHAnsi"/>
          <w:b/>
          <w:sz w:val="28"/>
        </w:rPr>
      </w:pPr>
      <w:ins w:id="0" w:author="NONY, Christine" w:date="2026-01-07T14:57:00Z">
        <w:r>
          <w:rPr>
            <w:noProof/>
          </w:rPr>
          <w:drawing>
            <wp:inline distT="0" distB="0" distL="0" distR="0" wp14:anchorId="39DEE542" wp14:editId="1C4CC08D">
              <wp:extent cx="5959475" cy="373758"/>
              <wp:effectExtent l="0" t="0" r="3175" b="7620"/>
              <wp:docPr id="8" name="Image 7">
                <a:extLst xmlns:a="http://schemas.openxmlformats.org/drawingml/2006/main">
                  <a:ext uri="{FF2B5EF4-FFF2-40B4-BE49-F238E27FC236}">
                    <a16:creationId xmlns:a16="http://schemas.microsoft.com/office/drawing/2014/main" id="{39595557-75AC-4F00-AE13-BCB405A35F9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39595557-75AC-4F00-AE13-BCB405A35F90}"/>
                          </a:ext>
                        </a:extLst>
                      </pic:cNvPr>
                      <pic:cNvPicPr>
                        <a:picLocks noChangeAspect="1"/>
                      </pic:cNvPicPr>
                    </pic:nvPicPr>
                    <pic:blipFill>
                      <a:blip r:embed="rId7"/>
                      <a:stretch>
                        <a:fillRect/>
                      </a:stretch>
                    </pic:blipFill>
                    <pic:spPr>
                      <a:xfrm>
                        <a:off x="0" y="0"/>
                        <a:ext cx="5959475" cy="373758"/>
                      </a:xfrm>
                      <a:prstGeom prst="rect">
                        <a:avLst/>
                      </a:prstGeom>
                    </pic:spPr>
                  </pic:pic>
                </a:graphicData>
              </a:graphic>
            </wp:inline>
          </w:drawing>
        </w:r>
      </w:ins>
    </w:p>
    <w:p w14:paraId="2A4C797B" w14:textId="77777777" w:rsidR="006137E3" w:rsidRPr="006D0103" w:rsidRDefault="006137E3" w:rsidP="00617519">
      <w:pPr>
        <w:spacing w:after="0" w:line="240" w:lineRule="auto"/>
        <w:jc w:val="center"/>
        <w:rPr>
          <w:b/>
          <w:i/>
        </w:rPr>
      </w:pPr>
    </w:p>
    <w:p w14:paraId="52DD283E" w14:textId="77777777" w:rsidR="006137E3" w:rsidRPr="006D0103" w:rsidRDefault="006137E3" w:rsidP="00617519">
      <w:pPr>
        <w:spacing w:after="0" w:line="240" w:lineRule="auto"/>
        <w:jc w:val="center"/>
        <w:rPr>
          <w:b/>
          <w:i/>
        </w:rPr>
      </w:pPr>
    </w:p>
    <w:p w14:paraId="095DB415" w14:textId="77777777"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14:paraId="6AD25022" w14:textId="77777777"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14:paraId="215925A2" w14:textId="77777777" w:rsidR="006137E3" w:rsidRPr="006D0103" w:rsidRDefault="006137E3" w:rsidP="00617519">
      <w:pPr>
        <w:spacing w:after="0" w:line="240" w:lineRule="auto"/>
        <w:jc w:val="center"/>
        <w:rPr>
          <w:b/>
          <w:i/>
        </w:rPr>
      </w:pPr>
    </w:p>
    <w:p w14:paraId="7405864C" w14:textId="77777777"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4EBA2FE5" wp14:editId="57CC4140">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14:paraId="522A6080" w14:textId="77777777" w:rsidR="007C06E3" w:rsidRPr="007C06E3" w:rsidRDefault="007C06E3" w:rsidP="007C06E3">
                            <w:pPr>
                              <w:spacing w:after="0" w:line="240" w:lineRule="auto"/>
                              <w:rPr>
                                <w:b/>
                                <w:i/>
                                <w:u w:val="single"/>
                              </w:rPr>
                            </w:pPr>
                          </w:p>
                          <w:p w14:paraId="3EC4ECD6" w14:textId="77777777"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p>
                          <w:p w14:paraId="23BE9B85" w14:textId="77777777" w:rsidR="007C06E3" w:rsidRDefault="007C06E3" w:rsidP="007C06E3">
                            <w:pPr>
                              <w:spacing w:after="0" w:line="240" w:lineRule="auto"/>
                            </w:pPr>
                          </w:p>
                          <w:p w14:paraId="6261059F" w14:textId="77777777" w:rsidR="007C06E3" w:rsidRDefault="007C06E3" w:rsidP="007C06E3">
                            <w:pPr>
                              <w:spacing w:after="0" w:line="240" w:lineRule="auto"/>
                            </w:pPr>
                            <w:r w:rsidRPr="007C06E3">
                              <w:rPr>
                                <w:b/>
                              </w:rPr>
                              <w:t>INTITULE DE LA CONSULTATION</w:t>
                            </w:r>
                            <w:r>
                              <w:t xml:space="preserve"> : </w:t>
                            </w:r>
                          </w:p>
                          <w:p w14:paraId="3F218977" w14:textId="77777777" w:rsidR="00A855B1" w:rsidRDefault="00A855B1" w:rsidP="007C06E3">
                            <w:pPr>
                              <w:spacing w:after="0" w:line="240" w:lineRule="auto"/>
                            </w:pPr>
                          </w:p>
                          <w:p w14:paraId="04A378DE" w14:textId="77777777"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BA2FE5"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">
                <v:textbox>
                  <w:txbxContent>
                    <w:p w14:paraId="522A6080" w14:textId="77777777" w:rsidR="007C06E3" w:rsidRPr="007C06E3" w:rsidRDefault="007C06E3" w:rsidP="007C06E3">
                      <w:pPr>
                        <w:spacing w:after="0" w:line="240" w:lineRule="auto"/>
                        <w:rPr>
                          <w:b/>
                          <w:i/>
                          <w:u w:val="single"/>
                        </w:rPr>
                      </w:pPr>
                    </w:p>
                    <w:p w14:paraId="3EC4ECD6" w14:textId="77777777"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p>
                    <w:p w14:paraId="23BE9B85" w14:textId="77777777" w:rsidR="007C06E3" w:rsidRDefault="007C06E3" w:rsidP="007C06E3">
                      <w:pPr>
                        <w:spacing w:after="0" w:line="240" w:lineRule="auto"/>
                      </w:pPr>
                    </w:p>
                    <w:p w14:paraId="6261059F" w14:textId="77777777" w:rsidR="007C06E3" w:rsidRDefault="007C06E3" w:rsidP="007C06E3">
                      <w:pPr>
                        <w:spacing w:after="0" w:line="240" w:lineRule="auto"/>
                      </w:pPr>
                      <w:r w:rsidRPr="007C06E3">
                        <w:rPr>
                          <w:b/>
                        </w:rPr>
                        <w:t>INTITULE DE LA CONSULTATION</w:t>
                      </w:r>
                      <w:r>
                        <w:t xml:space="preserve"> : </w:t>
                      </w:r>
                    </w:p>
                    <w:p w14:paraId="3F218977" w14:textId="77777777" w:rsidR="00A855B1" w:rsidRDefault="00A855B1" w:rsidP="007C06E3">
                      <w:pPr>
                        <w:spacing w:after="0" w:line="240" w:lineRule="auto"/>
                      </w:pPr>
                    </w:p>
                    <w:p w14:paraId="04A378DE" w14:textId="77777777" w:rsidR="00A855B1" w:rsidRDefault="00A855B1" w:rsidP="00A855B1">
                      <w:pPr>
                        <w:spacing w:after="0" w:line="240" w:lineRule="auto"/>
                      </w:pPr>
                      <w:r w:rsidRPr="007C06E3">
                        <w:rPr>
                          <w:b/>
                        </w:rPr>
                        <w:t>PRISE D’EFFET DU MARCHE</w:t>
                      </w:r>
                      <w:r>
                        <w:t> :</w:t>
                      </w:r>
                    </w:p>
                  </w:txbxContent>
                </v:textbox>
              </v:shape>
            </w:pict>
          </mc:Fallback>
        </mc:AlternateContent>
      </w:r>
    </w:p>
    <w:p w14:paraId="12FE18A2" w14:textId="77777777" w:rsidR="009C0D39" w:rsidRPr="006D0103" w:rsidRDefault="009C0D39" w:rsidP="001E2F1C">
      <w:pPr>
        <w:ind w:left="-142"/>
        <w:jc w:val="center"/>
        <w:rPr>
          <w:rFonts w:cstheme="minorHAnsi"/>
          <w:b/>
          <w:bCs/>
        </w:rPr>
      </w:pPr>
    </w:p>
    <w:p w14:paraId="3903BE9E" w14:textId="77777777"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14:paraId="3CA2A9CB" w14:textId="77777777" w:rsidTr="00BB61D1">
        <w:tc>
          <w:tcPr>
            <w:tcW w:w="9639" w:type="dxa"/>
          </w:tcPr>
          <w:p w14:paraId="5FB47CFA" w14:textId="77777777" w:rsidR="006436D3" w:rsidRPr="006D0103" w:rsidRDefault="006436D3" w:rsidP="00BB61D1">
            <w:pPr>
              <w:ind w:left="-534"/>
              <w:jc w:val="center"/>
              <w:rPr>
                <w:rFonts w:cstheme="minorHAnsi"/>
                <w:b/>
                <w:bCs/>
              </w:rPr>
            </w:pPr>
          </w:p>
          <w:p w14:paraId="2A2B6AE6" w14:textId="77777777" w:rsidR="007C06E3" w:rsidRPr="006D0103" w:rsidRDefault="007C06E3" w:rsidP="007C06E3">
            <w:pPr>
              <w:jc w:val="center"/>
            </w:pPr>
            <w:r w:rsidRPr="006D0103">
              <w:t>DOCUMENT A RENVOYER AVEC LA CANDIDATURE</w:t>
            </w:r>
          </w:p>
          <w:p w14:paraId="5EB0B87E" w14:textId="77777777" w:rsidR="007C06E3" w:rsidRPr="006D0103" w:rsidRDefault="007C06E3" w:rsidP="007C06E3">
            <w:pPr>
              <w:ind w:left="-534"/>
              <w:rPr>
                <w:rFonts w:cstheme="minorHAnsi"/>
                <w:b/>
                <w:bCs/>
              </w:rPr>
            </w:pPr>
          </w:p>
        </w:tc>
      </w:tr>
    </w:tbl>
    <w:p w14:paraId="4758996D" w14:textId="77777777" w:rsidR="006C0B4B" w:rsidRPr="006D0103" w:rsidRDefault="006C0B4B" w:rsidP="001E2F1C">
      <w:pPr>
        <w:spacing w:after="0" w:line="240" w:lineRule="auto"/>
        <w:ind w:left="-142"/>
        <w:jc w:val="both"/>
        <w:rPr>
          <w:rFonts w:cstheme="minorHAnsi"/>
        </w:rPr>
      </w:pPr>
    </w:p>
    <w:p w14:paraId="2D02CBC8" w14:textId="77777777"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14:paraId="5F5081AF" w14:textId="77777777" w:rsidR="004663A1" w:rsidRPr="006D0103" w:rsidRDefault="004663A1" w:rsidP="00A94C52">
      <w:pPr>
        <w:spacing w:after="0" w:line="240" w:lineRule="auto"/>
        <w:ind w:left="-142"/>
        <w:jc w:val="both"/>
        <w:rPr>
          <w:rFonts w:cstheme="minorHAnsi"/>
          <w:b/>
          <w:u w:val="single"/>
        </w:rPr>
      </w:pPr>
    </w:p>
    <w:p w14:paraId="2E8C0219" w14:textId="77777777"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14:paraId="4C3945A9" w14:textId="77777777" w:rsidR="004663A1" w:rsidRPr="006D0103" w:rsidRDefault="004663A1" w:rsidP="00A94C52">
      <w:pPr>
        <w:spacing w:after="0" w:line="240" w:lineRule="auto"/>
        <w:ind w:left="-142"/>
        <w:jc w:val="both"/>
        <w:rPr>
          <w:rFonts w:cstheme="minorHAnsi"/>
        </w:rPr>
      </w:pPr>
    </w:p>
    <w:p w14:paraId="4C32304C" w14:textId="77777777"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 xml:space="preserve">Pour simplifier et moderniser le mode de transmission et de renouvellement des documents </w:t>
      </w:r>
      <w:proofErr w:type="gramStart"/>
      <w:r w:rsidRPr="006D0103">
        <w:rPr>
          <w:rFonts w:cstheme="minorHAnsi"/>
        </w:rPr>
        <w:t>administratifs</w:t>
      </w:r>
      <w:proofErr w:type="gramEnd"/>
      <w:r w:rsidRPr="006D0103">
        <w:rPr>
          <w:rFonts w:cstheme="minorHAnsi"/>
        </w:rPr>
        <w:t xml:space="preserve">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14:paraId="3C73AD86" w14:textId="77777777"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14:paraId="3CD4C652" w14:textId="77777777"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14:paraId="49C90D0F" w14:textId="77777777" w:rsidR="001E2F1C" w:rsidRPr="006D0103" w:rsidRDefault="001E2F1C" w:rsidP="001E2F1C">
      <w:pPr>
        <w:spacing w:after="0" w:line="240" w:lineRule="auto"/>
        <w:ind w:left="-142"/>
        <w:jc w:val="both"/>
        <w:rPr>
          <w:rFonts w:cstheme="minorHAnsi"/>
          <w:b/>
        </w:rPr>
      </w:pPr>
    </w:p>
    <w:p w14:paraId="4106C70D" w14:textId="77777777" w:rsidR="004663A1" w:rsidRPr="006D0103" w:rsidRDefault="004663A1" w:rsidP="00225D76">
      <w:pPr>
        <w:tabs>
          <w:tab w:val="left" w:pos="5980"/>
        </w:tabs>
        <w:spacing w:line="240" w:lineRule="auto"/>
        <w:ind w:left="-142"/>
        <w:jc w:val="both"/>
        <w:rPr>
          <w:rFonts w:cstheme="minorHAnsi"/>
          <w:b/>
          <w:u w:val="single"/>
        </w:rPr>
      </w:pPr>
    </w:p>
    <w:p w14:paraId="3C0F05F4" w14:textId="77777777"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14:paraId="27643F61" w14:textId="77777777" w:rsidR="004663A1" w:rsidRPr="006D0103" w:rsidRDefault="004663A1" w:rsidP="00BE4C1C">
      <w:pPr>
        <w:tabs>
          <w:tab w:val="left" w:pos="709"/>
        </w:tabs>
        <w:spacing w:after="0"/>
        <w:ind w:left="-142"/>
        <w:jc w:val="both"/>
        <w:rPr>
          <w:rFonts w:cstheme="minorHAnsi"/>
        </w:rPr>
      </w:pPr>
    </w:p>
    <w:p w14:paraId="4BE028A1" w14:textId="77777777"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14:paraId="718391C3" w14:textId="77777777" w:rsidR="004663A1" w:rsidRPr="006D0103" w:rsidRDefault="004663A1" w:rsidP="00BE4C1C">
      <w:pPr>
        <w:tabs>
          <w:tab w:val="left" w:pos="709"/>
        </w:tabs>
        <w:spacing w:after="0"/>
        <w:ind w:left="-142"/>
        <w:jc w:val="both"/>
        <w:rPr>
          <w:rFonts w:cstheme="minorHAnsi"/>
        </w:rPr>
      </w:pPr>
    </w:p>
    <w:p w14:paraId="5F7BC78B" w14:textId="77777777"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14:paraId="2AA31A4E" w14:textId="77777777"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14:paraId="4E34F103" w14:textId="77777777"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14:paraId="600ECF4A" w14:textId="77777777" w:rsidR="004663A1" w:rsidRPr="006D0103" w:rsidRDefault="004663A1" w:rsidP="00BE4C1C">
      <w:pPr>
        <w:tabs>
          <w:tab w:val="left" w:pos="5980"/>
        </w:tabs>
        <w:spacing w:after="0"/>
        <w:jc w:val="both"/>
        <w:rPr>
          <w:rFonts w:cstheme="minorHAnsi"/>
        </w:rPr>
      </w:pPr>
    </w:p>
    <w:p w14:paraId="33332380" w14:textId="77777777"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14:paraId="4BE5A244" w14:textId="77777777" w:rsidR="00BE4C1C" w:rsidRPr="006D0103" w:rsidRDefault="00BE4C1C" w:rsidP="00BE4C1C">
      <w:pPr>
        <w:tabs>
          <w:tab w:val="left" w:pos="5980"/>
        </w:tabs>
        <w:spacing w:after="0" w:line="240" w:lineRule="auto"/>
        <w:ind w:left="-142" w:hanging="709"/>
        <w:jc w:val="both"/>
        <w:rPr>
          <w:rFonts w:cstheme="minorHAnsi"/>
        </w:rPr>
      </w:pPr>
    </w:p>
    <w:p w14:paraId="438EF075" w14:textId="77777777" w:rsidR="004663A1" w:rsidRPr="006D0103" w:rsidRDefault="004663A1" w:rsidP="00BE4C1C">
      <w:pPr>
        <w:tabs>
          <w:tab w:val="left" w:pos="5980"/>
        </w:tabs>
        <w:spacing w:after="0" w:line="240" w:lineRule="auto"/>
        <w:ind w:left="-142" w:hanging="709"/>
        <w:jc w:val="both"/>
        <w:rPr>
          <w:rFonts w:cstheme="minorHAnsi"/>
        </w:rPr>
      </w:pPr>
    </w:p>
    <w:p w14:paraId="5DAB859B" w14:textId="77777777" w:rsidR="004663A1" w:rsidRPr="006D0103" w:rsidRDefault="004663A1" w:rsidP="00BE4C1C">
      <w:pPr>
        <w:tabs>
          <w:tab w:val="left" w:pos="5980"/>
        </w:tabs>
        <w:spacing w:after="0" w:line="240" w:lineRule="auto"/>
        <w:ind w:left="-142" w:hanging="709"/>
        <w:jc w:val="both"/>
        <w:rPr>
          <w:rFonts w:cstheme="minorHAnsi"/>
        </w:rPr>
      </w:pPr>
    </w:p>
    <w:p w14:paraId="183161A1" w14:textId="77777777" w:rsidR="004663A1" w:rsidRPr="006D0103" w:rsidRDefault="004663A1" w:rsidP="00BE4C1C">
      <w:pPr>
        <w:tabs>
          <w:tab w:val="left" w:pos="5980"/>
        </w:tabs>
        <w:spacing w:after="0" w:line="240" w:lineRule="auto"/>
        <w:ind w:left="-142" w:hanging="709"/>
        <w:jc w:val="both"/>
        <w:rPr>
          <w:rFonts w:cstheme="minorHAnsi"/>
        </w:rPr>
      </w:pPr>
    </w:p>
    <w:p w14:paraId="397B1A8E" w14:textId="77777777"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14:paraId="42B694D9" w14:textId="77777777"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51F02504" wp14:editId="04C8F275">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BE47203" w14:textId="77777777"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F02504"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" fillcolor="white [3201]" strokeweight=".5pt">
                <v:textbox>
                  <w:txbxContent>
                    <w:p w14:paraId="2BE47203" w14:textId="77777777"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2C0A2A7A" wp14:editId="1D0C5819">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EF2703" w14:textId="77777777"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0A2A7A"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" fillcolor="white [3201]" strokeweight=".5pt">
                <v:textbox>
                  <w:txbxContent>
                    <w:p w14:paraId="10EF2703" w14:textId="77777777"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D9C7F62" wp14:editId="77CFDDAA">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8A4E7C2" w14:textId="77777777" w:rsidR="00BE4C1C" w:rsidRDefault="00BE4C1C" w:rsidP="00227060">
                            <w:pPr>
                              <w:spacing w:after="0" w:line="240" w:lineRule="auto"/>
                              <w:jc w:val="center"/>
                              <w:rPr>
                                <w:b/>
                                <w:color w:val="00B0F0"/>
                                <w:sz w:val="24"/>
                              </w:rPr>
                            </w:pPr>
                            <w:r w:rsidRPr="00BE4C1C">
                              <w:rPr>
                                <w:b/>
                                <w:color w:val="00B0F0"/>
                                <w:sz w:val="24"/>
                              </w:rPr>
                              <w:t>PLATEFORME ATTESTATION LEGALE</w:t>
                            </w:r>
                          </w:p>
                          <w:p w14:paraId="495BE5DA" w14:textId="77777777" w:rsidR="00227060" w:rsidRPr="00227060" w:rsidRDefault="00227060" w:rsidP="00227060">
                            <w:pPr>
                              <w:spacing w:after="0" w:line="240" w:lineRule="auto"/>
                              <w:jc w:val="center"/>
                              <w:rPr>
                                <w:b/>
                                <w:color w:val="00B0F0"/>
                                <w:sz w:val="16"/>
                              </w:rPr>
                            </w:pPr>
                          </w:p>
                          <w:p w14:paraId="658DB702" w14:textId="77777777"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14:paraId="08B2A744" w14:textId="77777777"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14:paraId="48C77F85" w14:textId="77777777"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14:paraId="2873E46A" w14:textId="77777777" w:rsidR="00227060" w:rsidRDefault="00227060" w:rsidP="00227060">
                            <w:pPr>
                              <w:spacing w:after="0" w:line="240" w:lineRule="auto"/>
                              <w:rPr>
                                <w:b/>
                                <w:color w:val="00B0F0"/>
                              </w:rPr>
                            </w:pPr>
                            <w:r>
                              <w:rPr>
                                <w:b/>
                                <w:color w:val="00B0F0"/>
                              </w:rPr>
                              <w:t xml:space="preserve">= Gestion des sous-traitants </w:t>
                            </w:r>
                          </w:p>
                          <w:p w14:paraId="010E7AD9" w14:textId="77777777" w:rsidR="00227060" w:rsidRDefault="00227060" w:rsidP="00227060">
                            <w:pPr>
                              <w:spacing w:after="0" w:line="240" w:lineRule="auto"/>
                              <w:rPr>
                                <w:b/>
                                <w:color w:val="00B0F0"/>
                              </w:rPr>
                            </w:pPr>
                            <w:r>
                              <w:rPr>
                                <w:b/>
                                <w:color w:val="00B0F0"/>
                              </w:rPr>
                              <w:t>= Sécurisation</w:t>
                            </w:r>
                          </w:p>
                          <w:p w14:paraId="238B7D1F" w14:textId="77777777" w:rsidR="00227060" w:rsidRDefault="00227060" w:rsidP="00227060">
                            <w:pPr>
                              <w:spacing w:after="0" w:line="240" w:lineRule="auto"/>
                              <w:rPr>
                                <w:b/>
                                <w:color w:val="00B0F0"/>
                              </w:rPr>
                            </w:pPr>
                            <w:r>
                              <w:rPr>
                                <w:b/>
                                <w:color w:val="00B0F0"/>
                              </w:rPr>
                              <w:t>= Stockage</w:t>
                            </w:r>
                          </w:p>
                          <w:p w14:paraId="394BE122" w14:textId="77777777"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9C7F62"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" fillcolor="white [3201]" strokeweight=".5pt">
                <v:textbox>
                  <w:txbxContent>
                    <w:p w14:paraId="58A4E7C2" w14:textId="77777777" w:rsidR="00BE4C1C" w:rsidRDefault="00BE4C1C" w:rsidP="00227060">
                      <w:pPr>
                        <w:spacing w:after="0" w:line="240" w:lineRule="auto"/>
                        <w:jc w:val="center"/>
                        <w:rPr>
                          <w:b/>
                          <w:color w:val="00B0F0"/>
                          <w:sz w:val="24"/>
                        </w:rPr>
                      </w:pPr>
                      <w:r w:rsidRPr="00BE4C1C">
                        <w:rPr>
                          <w:b/>
                          <w:color w:val="00B0F0"/>
                          <w:sz w:val="24"/>
                        </w:rPr>
                        <w:t>PLATEFORME ATTESTATION LEGALE</w:t>
                      </w:r>
                    </w:p>
                    <w:p w14:paraId="495BE5DA" w14:textId="77777777" w:rsidR="00227060" w:rsidRPr="00227060" w:rsidRDefault="00227060" w:rsidP="00227060">
                      <w:pPr>
                        <w:spacing w:after="0" w:line="240" w:lineRule="auto"/>
                        <w:jc w:val="center"/>
                        <w:rPr>
                          <w:b/>
                          <w:color w:val="00B0F0"/>
                          <w:sz w:val="16"/>
                        </w:rPr>
                      </w:pPr>
                    </w:p>
                    <w:p w14:paraId="658DB702" w14:textId="77777777"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14:paraId="08B2A744" w14:textId="77777777"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14:paraId="48C77F85" w14:textId="77777777"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14:paraId="2873E46A" w14:textId="77777777" w:rsidR="00227060" w:rsidRDefault="00227060" w:rsidP="00227060">
                      <w:pPr>
                        <w:spacing w:after="0" w:line="240" w:lineRule="auto"/>
                        <w:rPr>
                          <w:b/>
                          <w:color w:val="00B0F0"/>
                        </w:rPr>
                      </w:pPr>
                      <w:r>
                        <w:rPr>
                          <w:b/>
                          <w:color w:val="00B0F0"/>
                        </w:rPr>
                        <w:t xml:space="preserve">= Gestion des sous-traitants </w:t>
                      </w:r>
                    </w:p>
                    <w:p w14:paraId="010E7AD9" w14:textId="77777777" w:rsidR="00227060" w:rsidRDefault="00227060" w:rsidP="00227060">
                      <w:pPr>
                        <w:spacing w:after="0" w:line="240" w:lineRule="auto"/>
                        <w:rPr>
                          <w:b/>
                          <w:color w:val="00B0F0"/>
                        </w:rPr>
                      </w:pPr>
                      <w:r>
                        <w:rPr>
                          <w:b/>
                          <w:color w:val="00B0F0"/>
                        </w:rPr>
                        <w:t>= Sécurisation</w:t>
                      </w:r>
                    </w:p>
                    <w:p w14:paraId="238B7D1F" w14:textId="77777777" w:rsidR="00227060" w:rsidRDefault="00227060" w:rsidP="00227060">
                      <w:pPr>
                        <w:spacing w:after="0" w:line="240" w:lineRule="auto"/>
                        <w:rPr>
                          <w:b/>
                          <w:color w:val="00B0F0"/>
                        </w:rPr>
                      </w:pPr>
                      <w:r>
                        <w:rPr>
                          <w:b/>
                          <w:color w:val="00B0F0"/>
                        </w:rPr>
                        <w:t>= Stockage</w:t>
                      </w:r>
                    </w:p>
                    <w:p w14:paraId="394BE122" w14:textId="77777777" w:rsidR="00227060" w:rsidRDefault="00227060"/>
                  </w:txbxContent>
                </v:textbox>
              </v:shape>
            </w:pict>
          </mc:Fallback>
        </mc:AlternateContent>
      </w:r>
    </w:p>
    <w:p w14:paraId="71792BCF" w14:textId="77777777" w:rsidR="00BE4C1C" w:rsidRPr="006D0103" w:rsidRDefault="00305363" w:rsidP="00615533">
      <w:pPr>
        <w:tabs>
          <w:tab w:val="left" w:pos="5980"/>
        </w:tabs>
        <w:ind w:left="-142"/>
        <w:jc w:val="both"/>
        <w:rPr>
          <w:rFonts w:cstheme="minorHAnsi"/>
        </w:rPr>
      </w:pPr>
      <w:r w:rsidRPr="006D0103">
        <w:rPr>
          <w:rFonts w:cstheme="minorHAnsi"/>
          <w:noProof/>
          <w:lang w:eastAsia="fr-FR"/>
        </w:rPr>
        <w:lastRenderedPageBreak/>
        <mc:AlternateContent>
          <mc:Choice Requires="wps">
            <w:drawing>
              <wp:anchor distT="0" distB="0" distL="114300" distR="114300" simplePos="0" relativeHeight="251679744" behindDoc="0" locked="0" layoutInCell="1" allowOverlap="1" wp14:anchorId="7C77C7C1" wp14:editId="1A3720D7">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61DCEB3"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4FF396F8" wp14:editId="4EF39125">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ED75DD1"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" adj="10800" fillcolor="#4f81bd [3204]" strokecolor="#243f60 [1604]" strokeweight="2pt"/>
            </w:pict>
          </mc:Fallback>
        </mc:AlternateContent>
      </w:r>
    </w:p>
    <w:p w14:paraId="5092A261" w14:textId="77777777" w:rsidR="00BE4C1C" w:rsidRPr="006D0103" w:rsidRDefault="00BE4C1C" w:rsidP="00615533">
      <w:pPr>
        <w:tabs>
          <w:tab w:val="left" w:pos="5980"/>
        </w:tabs>
        <w:ind w:left="-142"/>
        <w:jc w:val="both"/>
        <w:rPr>
          <w:rFonts w:cstheme="minorHAnsi"/>
        </w:rPr>
      </w:pPr>
    </w:p>
    <w:p w14:paraId="246C3895" w14:textId="77777777" w:rsidR="00BE4C1C" w:rsidRPr="006D0103" w:rsidRDefault="00BE4C1C" w:rsidP="00615533">
      <w:pPr>
        <w:tabs>
          <w:tab w:val="left" w:pos="5980"/>
        </w:tabs>
        <w:ind w:left="-142"/>
        <w:jc w:val="both"/>
        <w:rPr>
          <w:rFonts w:cstheme="minorHAnsi"/>
        </w:rPr>
      </w:pPr>
    </w:p>
    <w:p w14:paraId="66C381B2" w14:textId="77777777" w:rsidR="00BE4C1C" w:rsidRPr="006D0103" w:rsidRDefault="00BE4C1C" w:rsidP="00615533">
      <w:pPr>
        <w:tabs>
          <w:tab w:val="left" w:pos="5980"/>
        </w:tabs>
        <w:ind w:left="-142"/>
        <w:jc w:val="both"/>
        <w:rPr>
          <w:rFonts w:cstheme="minorHAnsi"/>
        </w:rPr>
      </w:pPr>
    </w:p>
    <w:p w14:paraId="75537422" w14:textId="77777777" w:rsidR="00D04B6E" w:rsidRPr="006D0103" w:rsidRDefault="00D04B6E" w:rsidP="00615533">
      <w:pPr>
        <w:tabs>
          <w:tab w:val="left" w:pos="5980"/>
        </w:tabs>
        <w:ind w:left="-142"/>
        <w:jc w:val="both"/>
        <w:rPr>
          <w:rFonts w:cstheme="minorHAnsi"/>
        </w:rPr>
      </w:pPr>
    </w:p>
    <w:p w14:paraId="1D9B40D4" w14:textId="77777777" w:rsidR="00D04B6E" w:rsidRPr="006D0103" w:rsidRDefault="00D04B6E" w:rsidP="00615533">
      <w:pPr>
        <w:tabs>
          <w:tab w:val="left" w:pos="5980"/>
        </w:tabs>
        <w:ind w:left="-142"/>
        <w:jc w:val="both"/>
        <w:rPr>
          <w:rFonts w:cstheme="minorHAnsi"/>
        </w:rPr>
      </w:pPr>
    </w:p>
    <w:p w14:paraId="6812BDE2" w14:textId="77777777"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14:paraId="320B8223" w14:textId="77777777"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14:paraId="7E8C35EE" w14:textId="77777777" w:rsidR="00106054" w:rsidRPr="006D0103" w:rsidRDefault="00106054" w:rsidP="001E2F1C">
      <w:pPr>
        <w:spacing w:after="0" w:line="240" w:lineRule="auto"/>
        <w:ind w:left="-142"/>
        <w:jc w:val="both"/>
        <w:rPr>
          <w:rFonts w:cstheme="minorHAnsi"/>
        </w:rPr>
      </w:pPr>
    </w:p>
    <w:p w14:paraId="63FDD4A9" w14:textId="77777777"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7114053E" wp14:editId="2819FC55">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6EA4F6"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14:paraId="1BD43223" w14:textId="77777777" w:rsidR="006C0B4B" w:rsidRPr="006D0103" w:rsidRDefault="006C0B4B" w:rsidP="001E2F1C">
      <w:pPr>
        <w:spacing w:after="0" w:line="240" w:lineRule="auto"/>
        <w:ind w:left="-142" w:firstLine="2"/>
        <w:jc w:val="both"/>
        <w:rPr>
          <w:rFonts w:cstheme="minorHAnsi"/>
        </w:rPr>
      </w:pPr>
    </w:p>
    <w:p w14:paraId="36941AEB" w14:textId="77777777"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07F2166F" wp14:editId="6D5353B9">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71D267"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14:paraId="6AD977AB" w14:textId="77777777"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14:paraId="33D0D435" w14:textId="77777777" w:rsidR="006C0B4B" w:rsidRPr="006D0103" w:rsidRDefault="006C0B4B" w:rsidP="001E2F1C">
      <w:pPr>
        <w:spacing w:after="0"/>
        <w:ind w:left="-142" w:firstLine="2"/>
        <w:rPr>
          <w:rFonts w:cstheme="minorHAnsi"/>
        </w:rPr>
      </w:pPr>
    </w:p>
    <w:p w14:paraId="6D69BD1C" w14:textId="77777777"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0BFD146" wp14:editId="49CC4804">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38190B"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14:paraId="0C88BC6F" w14:textId="77777777" w:rsidR="001E2F1C" w:rsidRPr="006D0103" w:rsidRDefault="001E2F1C" w:rsidP="001E2F1C">
      <w:pPr>
        <w:spacing w:after="0"/>
        <w:ind w:left="-142"/>
        <w:jc w:val="both"/>
        <w:rPr>
          <w:rFonts w:cstheme="minorHAnsi"/>
        </w:rPr>
      </w:pPr>
    </w:p>
    <w:p w14:paraId="74B1991B" w14:textId="77777777"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3CF39646" wp14:editId="67D8C695">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D49FA"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14:paraId="5C4B9625" w14:textId="77777777" w:rsidR="00615533" w:rsidRPr="006D0103" w:rsidRDefault="00615533" w:rsidP="00D930B8">
      <w:pPr>
        <w:spacing w:after="0" w:line="240" w:lineRule="auto"/>
        <w:jc w:val="both"/>
        <w:rPr>
          <w:rFonts w:cstheme="minorHAnsi"/>
          <w:b/>
          <w:i/>
        </w:rPr>
      </w:pPr>
    </w:p>
    <w:p w14:paraId="5ACBF4AA" w14:textId="77777777"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14:paraId="5D75F4D3" w14:textId="77777777" w:rsidR="00615533" w:rsidRPr="006D0103" w:rsidRDefault="00615533" w:rsidP="001E2F1C">
      <w:pPr>
        <w:spacing w:after="0" w:line="240" w:lineRule="auto"/>
        <w:ind w:left="-142"/>
        <w:jc w:val="both"/>
        <w:rPr>
          <w:rFonts w:cstheme="minorHAnsi"/>
          <w:b/>
          <w:i/>
        </w:rPr>
      </w:pPr>
    </w:p>
    <w:p w14:paraId="113E1F0B" w14:textId="77777777"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14:paraId="17399B0D" w14:textId="77777777" w:rsidR="001E2F1C" w:rsidRPr="006D0103" w:rsidRDefault="001E2F1C" w:rsidP="001E2F1C">
      <w:pPr>
        <w:spacing w:after="0" w:line="240" w:lineRule="auto"/>
        <w:ind w:left="-142"/>
        <w:jc w:val="both"/>
        <w:rPr>
          <w:rFonts w:cstheme="minorHAnsi"/>
        </w:rPr>
      </w:pPr>
    </w:p>
    <w:p w14:paraId="17FE0217" w14:textId="77777777"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14:paraId="06A2E0F5" w14:textId="77777777" w:rsidR="00F569BD" w:rsidRPr="006D0103" w:rsidRDefault="00F569BD" w:rsidP="00F569BD">
      <w:pPr>
        <w:spacing w:after="0" w:line="240" w:lineRule="auto"/>
        <w:ind w:left="-142"/>
        <w:jc w:val="both"/>
        <w:rPr>
          <w:rFonts w:cstheme="minorHAnsi"/>
          <w:i/>
        </w:rPr>
      </w:pPr>
    </w:p>
    <w:p w14:paraId="319CDE1D" w14:textId="77777777"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14:paraId="6A01C078" w14:textId="77777777" w:rsidR="006C0B4B" w:rsidRPr="006D0103" w:rsidRDefault="006C0B4B" w:rsidP="001E2F1C">
      <w:pPr>
        <w:spacing w:after="0" w:line="240" w:lineRule="auto"/>
        <w:ind w:left="-142"/>
        <w:rPr>
          <w:rFonts w:cstheme="minorHAnsi"/>
        </w:rPr>
      </w:pPr>
    </w:p>
    <w:p w14:paraId="6041B5CD" w14:textId="77777777"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14:paraId="53E85D20" w14:textId="77777777" w:rsidR="00D04B6E" w:rsidRPr="006D0103" w:rsidRDefault="00D04B6E" w:rsidP="00D930B8">
      <w:pPr>
        <w:spacing w:after="0" w:line="240" w:lineRule="auto"/>
        <w:jc w:val="both"/>
        <w:rPr>
          <w:rFonts w:cstheme="minorHAnsi"/>
        </w:rPr>
      </w:pPr>
    </w:p>
    <w:p w14:paraId="144984CC" w14:textId="77777777"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14:paraId="6378365D" w14:textId="77777777" w:rsidR="00D04B6E" w:rsidRPr="006D0103" w:rsidRDefault="00D930B8" w:rsidP="00D04B6E">
      <w:pPr>
        <w:spacing w:after="0" w:line="240" w:lineRule="auto"/>
        <w:ind w:left="5522" w:firstLine="850"/>
        <w:jc w:val="both"/>
        <w:rPr>
          <w:rFonts w:cstheme="minorHAnsi"/>
        </w:rPr>
      </w:pPr>
      <w:r w:rsidRPr="006D0103">
        <w:rPr>
          <w:rFonts w:cstheme="minorHAnsi"/>
        </w:rPr>
        <w:t>Date :</w:t>
      </w:r>
    </w:p>
    <w:p w14:paraId="15CA66BA" w14:textId="77777777" w:rsidR="00D930B8" w:rsidRPr="006D0103" w:rsidRDefault="00D930B8" w:rsidP="00D930B8">
      <w:pPr>
        <w:spacing w:after="0" w:line="240" w:lineRule="auto"/>
        <w:ind w:left="-709"/>
        <w:jc w:val="both"/>
        <w:rPr>
          <w:rFonts w:ascii="Calibri" w:hAnsi="Calibri" w:cs="Calibri"/>
          <w:i/>
          <w:noProof/>
          <w:sz w:val="20"/>
          <w:szCs w:val="20"/>
        </w:rPr>
      </w:pPr>
    </w:p>
    <w:p w14:paraId="10D3B85A" w14:textId="77777777"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53409" w14:textId="77777777" w:rsidR="005A174E" w:rsidRDefault="005A174E" w:rsidP="004B6037">
      <w:pPr>
        <w:spacing w:after="0" w:line="240" w:lineRule="auto"/>
      </w:pPr>
      <w:r>
        <w:separator/>
      </w:r>
    </w:p>
  </w:endnote>
  <w:endnote w:type="continuationSeparator" w:id="0">
    <w:p w14:paraId="03BB4A19" w14:textId="77777777"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354C" w14:textId="77777777"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56CE9" w14:textId="77777777"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14:paraId="0B8FFF97" w14:textId="77777777"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C7F82" w14:textId="77777777"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9DE7A" w14:textId="77777777" w:rsidR="005A174E" w:rsidRDefault="005A174E" w:rsidP="004B6037">
      <w:pPr>
        <w:spacing w:after="0" w:line="240" w:lineRule="auto"/>
      </w:pPr>
      <w:r>
        <w:separator/>
      </w:r>
    </w:p>
  </w:footnote>
  <w:footnote w:type="continuationSeparator" w:id="0">
    <w:p w14:paraId="562461C9" w14:textId="77777777"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52D60" w14:textId="77777777"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F7D45" w14:textId="77777777"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7838B" w14:textId="77777777"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1518458">
    <w:abstractNumId w:val="4"/>
  </w:num>
  <w:num w:numId="2" w16cid:durableId="679352496">
    <w:abstractNumId w:val="6"/>
  </w:num>
  <w:num w:numId="3" w16cid:durableId="771361912">
    <w:abstractNumId w:val="0"/>
  </w:num>
  <w:num w:numId="4" w16cid:durableId="429006829">
    <w:abstractNumId w:val="1"/>
  </w:num>
  <w:num w:numId="5" w16cid:durableId="1594314818">
    <w:abstractNumId w:val="3"/>
  </w:num>
  <w:num w:numId="6" w16cid:durableId="1621911056">
    <w:abstractNumId w:val="2"/>
  </w:num>
  <w:num w:numId="7" w16cid:durableId="50517123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ONY, Christine">
    <w15:presenceInfo w15:providerId="AD" w15:userId="S-1-5-21-1292428093-854245398-725345543-25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348B"/>
    <w:rsid w:val="00675679"/>
    <w:rsid w:val="006B3F22"/>
    <w:rsid w:val="006C0B4B"/>
    <w:rsid w:val="006D0103"/>
    <w:rsid w:val="006F533C"/>
    <w:rsid w:val="00700D52"/>
    <w:rsid w:val="00720AE0"/>
    <w:rsid w:val="0074596B"/>
    <w:rsid w:val="007670AC"/>
    <w:rsid w:val="007A143D"/>
    <w:rsid w:val="007B705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EC1B21"/>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AE650C0"/>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3068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BERTON, Chemmama</cp:lastModifiedBy>
  <cp:revision>7</cp:revision>
  <cp:lastPrinted>2015-11-13T09:13:00Z</cp:lastPrinted>
  <dcterms:created xsi:type="dcterms:W3CDTF">2021-11-29T14:08:00Z</dcterms:created>
  <dcterms:modified xsi:type="dcterms:W3CDTF">2026-01-29T07:25:00Z</dcterms:modified>
</cp:coreProperties>
</file>